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077406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710726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26517E">
        <w:rPr>
          <w:rFonts w:hint="eastAsia"/>
          <w:sz w:val="24"/>
        </w:rPr>
        <w:t>指定管理期間前及び期間満了時等の業務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710726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26517E">
        <w:rPr>
          <w:rFonts w:hint="eastAsia"/>
          <w:szCs w:val="21"/>
        </w:rPr>
        <w:t>指定管理期間前の業務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指定管理期間開始時に円滑に業務を行</w:t>
            </w:r>
            <w:r w:rsidR="002C1E32">
              <w:rPr>
                <w:rFonts w:hint="eastAsia"/>
                <w:sz w:val="18"/>
                <w:szCs w:val="18"/>
              </w:rPr>
              <w:t>い、利用者の混乱等を防ぐ</w:t>
            </w:r>
            <w:r w:rsidR="0026517E">
              <w:rPr>
                <w:rFonts w:hint="eastAsia"/>
                <w:sz w:val="18"/>
                <w:szCs w:val="18"/>
              </w:rPr>
              <w:t>ための取組みについて示すこと。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職員の採用及び研修に関する考え方及び取組みについて示すこと。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6517E">
        <w:trPr>
          <w:trHeight w:val="3932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710726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26517E">
        <w:rPr>
          <w:rFonts w:hint="eastAsia"/>
        </w:rPr>
        <w:t>指定管理期間満了あるいは指定の取消時の業務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指定管理期間満了時</w:t>
            </w:r>
            <w:r w:rsidR="009D555A">
              <w:rPr>
                <w:rFonts w:hint="eastAsia"/>
                <w:sz w:val="18"/>
                <w:szCs w:val="18"/>
              </w:rPr>
              <w:t>あるいは指定の取消時に</w:t>
            </w:r>
            <w:r w:rsidR="002C1E32">
              <w:rPr>
                <w:rFonts w:hint="eastAsia"/>
                <w:sz w:val="18"/>
                <w:szCs w:val="18"/>
              </w:rPr>
              <w:t>業務を円滑に引き継ぎ、利用者の混乱等を防ぐための取組みについて示すこと。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  <w:rPr>
          <w:ins w:id="0" w:author="587220" w:date="2012-10-15T14:58:00Z"/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2C1E32">
        <w:rPr>
          <w:rFonts w:hint="eastAsia"/>
        </w:rPr>
        <w:t>5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2C1E32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710726" w:rsidRPr="00792420" w:rsidRDefault="00710726" w:rsidP="00710726">
      <w:pPr>
        <w:spacing w:line="170" w:lineRule="atLeast"/>
        <w:ind w:left="141" w:hangingChars="67" w:hanging="141"/>
        <w:rPr>
          <w:ins w:id="1" w:author="587220" w:date="2012-10-15T14:58:00Z"/>
        </w:rPr>
      </w:pPr>
      <w:ins w:id="2" w:author="587220" w:date="2012-10-15T14:58:00Z">
        <w:r>
          <w:rPr>
            <w:rFonts w:hint="eastAsia"/>
          </w:rPr>
          <w:t>※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本様式の作成にあたっては、名称やロゴマーク等、企業等が特定できる記述はしないこと。</w:t>
        </w:r>
      </w:ins>
    </w:p>
    <w:p w:rsidR="00710726" w:rsidRPr="00710726" w:rsidRDefault="00710726" w:rsidP="000C493E">
      <w:pPr>
        <w:spacing w:line="170" w:lineRule="atLeast"/>
        <w:ind w:left="141" w:hangingChars="67" w:hanging="141"/>
        <w:rPr>
          <w:rFonts w:hint="eastAsia"/>
        </w:rPr>
      </w:pPr>
    </w:p>
    <w:sectPr w:rsidR="00710726" w:rsidRPr="00710726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03" w:rsidRDefault="00151303" w:rsidP="00111A27">
      <w:r>
        <w:separator/>
      </w:r>
    </w:p>
  </w:endnote>
  <w:endnote w:type="continuationSeparator" w:id="0">
    <w:p w:rsidR="00151303" w:rsidRDefault="00151303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07740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77406">
              <w:rPr>
                <w:b/>
                <w:sz w:val="24"/>
              </w:rPr>
              <w:fldChar w:fldCharType="separate"/>
            </w:r>
            <w:r w:rsidR="00710726">
              <w:rPr>
                <w:b/>
                <w:noProof/>
              </w:rPr>
              <w:t>1</w:t>
            </w:r>
            <w:r w:rsidR="00077406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07740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77406">
              <w:rPr>
                <w:b/>
                <w:sz w:val="24"/>
              </w:rPr>
              <w:fldChar w:fldCharType="separate"/>
            </w:r>
            <w:r w:rsidR="00710726">
              <w:rPr>
                <w:b/>
                <w:noProof/>
              </w:rPr>
              <w:t>1</w:t>
            </w:r>
            <w:r w:rsidR="00077406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03" w:rsidRDefault="00151303" w:rsidP="00111A27">
      <w:r>
        <w:separator/>
      </w:r>
    </w:p>
  </w:footnote>
  <w:footnote w:type="continuationSeparator" w:id="0">
    <w:p w:rsidR="00151303" w:rsidRDefault="00151303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26517E">
      <w:rPr>
        <w:rFonts w:asciiTheme="majorEastAsia" w:eastAsiaTheme="majorEastAsia" w:hAnsiTheme="majorEastAsia" w:hint="eastAsia"/>
        <w:sz w:val="22"/>
        <w:szCs w:val="22"/>
      </w:rPr>
      <w:t>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77406"/>
    <w:rsid w:val="000B7C79"/>
    <w:rsid w:val="000C493E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10726"/>
    <w:rsid w:val="0072407A"/>
    <w:rsid w:val="007C0DA2"/>
    <w:rsid w:val="007F1E06"/>
    <w:rsid w:val="00851165"/>
    <w:rsid w:val="00865F6B"/>
    <w:rsid w:val="008864E7"/>
    <w:rsid w:val="00945BE6"/>
    <w:rsid w:val="009546F3"/>
    <w:rsid w:val="00984F87"/>
    <w:rsid w:val="009B584C"/>
    <w:rsid w:val="009D555A"/>
    <w:rsid w:val="00A8756B"/>
    <w:rsid w:val="00AA7693"/>
    <w:rsid w:val="00AB5DB8"/>
    <w:rsid w:val="00B02ED6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5F70F-7A01-46E3-A8EA-C910BA59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13</cp:revision>
  <cp:lastPrinted>2012-08-15T08:49:00Z</cp:lastPrinted>
  <dcterms:created xsi:type="dcterms:W3CDTF">2012-08-15T10:55:00Z</dcterms:created>
  <dcterms:modified xsi:type="dcterms:W3CDTF">2012-10-15T05:58:00Z</dcterms:modified>
</cp:coreProperties>
</file>